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4696806" w14:textId="77777777" w:rsidR="0023324A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ins w:id="0" w:author="Vašková Bohuslava Ing." w:date="2022-05-30T16:41:00Z"/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</w:t>
      </w:r>
    </w:p>
    <w:p w14:paraId="65F06007" w14:textId="77777777" w:rsidR="0023324A" w:rsidRDefault="0023324A" w:rsidP="00610A39">
      <w:pPr>
        <w:pStyle w:val="Zkladntext21"/>
        <w:tabs>
          <w:tab w:val="left" w:pos="5580"/>
        </w:tabs>
        <w:ind w:left="0" w:firstLine="0"/>
        <w:jc w:val="left"/>
        <w:rPr>
          <w:ins w:id="1" w:author="Vašková Bohuslava Ing." w:date="2022-05-30T16:41:00Z"/>
          <w:rFonts w:cs="Arial"/>
          <w:sz w:val="22"/>
          <w:szCs w:val="22"/>
        </w:rPr>
      </w:pPr>
    </w:p>
    <w:p w14:paraId="4BE0DAD3" w14:textId="191F6EF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2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2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E296A3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šková Bohuslava Ing.">
    <w15:presenceInfo w15:providerId="AD" w15:userId="S::b.vaskova@spucr.cz::36a83061-c8b1-463a-9079-5ae72920cc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24A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7AA2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Špalková Lenka</cp:lastModifiedBy>
  <cp:revision>2</cp:revision>
  <dcterms:created xsi:type="dcterms:W3CDTF">2022-07-25T09:22:00Z</dcterms:created>
  <dcterms:modified xsi:type="dcterms:W3CDTF">2022-07-25T09:22:00Z</dcterms:modified>
</cp:coreProperties>
</file>